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FBD" w:rsidRDefault="000021F8">
      <w:r>
        <w:rPr>
          <w:noProof/>
        </w:rPr>
        <w:drawing>
          <wp:anchor distT="0" distB="0" distL="114300" distR="114300" simplePos="0" relativeHeight="251663360" behindDoc="1" locked="0" layoutInCell="1" allowOverlap="1" wp14:anchorId="060E3BCA" wp14:editId="6B185CEB">
            <wp:simplePos x="0" y="0"/>
            <wp:positionH relativeFrom="column">
              <wp:posOffset>7852410</wp:posOffset>
            </wp:positionH>
            <wp:positionV relativeFrom="paragraph">
              <wp:posOffset>-110490</wp:posOffset>
            </wp:positionV>
            <wp:extent cx="1638935" cy="459740"/>
            <wp:effectExtent l="0" t="0" r="0" b="0"/>
            <wp:wrapTight wrapText="bothSides">
              <wp:wrapPolygon edited="0">
                <wp:start x="0" y="0"/>
                <wp:lineTo x="0" y="20586"/>
                <wp:lineTo x="21341" y="20586"/>
                <wp:lineTo x="21341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65B55">
        <w:rPr>
          <w:rFonts w:ascii="MetaNormal-Roman" w:hAnsi="MetaNormal-Roman"/>
          <w:noProof/>
        </w:rPr>
        <w:drawing>
          <wp:anchor distT="0" distB="0" distL="114300" distR="114300" simplePos="0" relativeHeight="251661312" behindDoc="0" locked="0" layoutInCell="1" allowOverlap="1" wp14:anchorId="20B1877A" wp14:editId="55A72092">
            <wp:simplePos x="0" y="0"/>
            <wp:positionH relativeFrom="column">
              <wp:posOffset>3948430</wp:posOffset>
            </wp:positionH>
            <wp:positionV relativeFrom="paragraph">
              <wp:posOffset>-247650</wp:posOffset>
            </wp:positionV>
            <wp:extent cx="1226820" cy="755015"/>
            <wp:effectExtent l="0" t="0" r="0" b="6985"/>
            <wp:wrapNone/>
            <wp:docPr id="2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755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0799654C" wp14:editId="22CFC970">
            <wp:simplePos x="0" y="0"/>
            <wp:positionH relativeFrom="column">
              <wp:posOffset>243205</wp:posOffset>
            </wp:positionH>
            <wp:positionV relativeFrom="paragraph">
              <wp:posOffset>-111125</wp:posOffset>
            </wp:positionV>
            <wp:extent cx="558800" cy="471170"/>
            <wp:effectExtent l="0" t="0" r="0" b="5080"/>
            <wp:wrapTight wrapText="bothSides">
              <wp:wrapPolygon edited="0">
                <wp:start x="2209" y="0"/>
                <wp:lineTo x="0" y="13973"/>
                <wp:lineTo x="0" y="19213"/>
                <wp:lineTo x="4418" y="20960"/>
                <wp:lineTo x="16200" y="20960"/>
                <wp:lineTo x="20618" y="19213"/>
                <wp:lineTo x="20618" y="13973"/>
                <wp:lineTo x="16936" y="13973"/>
                <wp:lineTo x="19145" y="9606"/>
                <wp:lineTo x="18409" y="0"/>
                <wp:lineTo x="2209" y="0"/>
              </wp:wrapPolygon>
            </wp:wrapTight>
            <wp:docPr id="1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737496" w:rsidRPr="00C05D70" w:rsidTr="00865B55">
        <w:trPr>
          <w:trHeight w:val="851"/>
          <w:jc w:val="center"/>
        </w:trPr>
        <w:tc>
          <w:tcPr>
            <w:tcW w:w="4390" w:type="dxa"/>
            <w:vAlign w:val="center"/>
          </w:tcPr>
          <w:p w:rsidR="00737496" w:rsidRPr="00C05D70" w:rsidRDefault="00737496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37496" w:rsidRPr="00541125" w:rsidRDefault="00737496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541125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</w:tr>
      <w:tr w:rsidR="00737496" w:rsidRPr="00C05D70" w:rsidTr="00865B55">
        <w:trPr>
          <w:trHeight w:val="851"/>
          <w:jc w:val="center"/>
        </w:trPr>
        <w:tc>
          <w:tcPr>
            <w:tcW w:w="4390" w:type="dxa"/>
            <w:vAlign w:val="center"/>
          </w:tcPr>
          <w:p w:rsidR="00737496" w:rsidRPr="00C05D70" w:rsidRDefault="00737496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37496" w:rsidRPr="00E52A48" w:rsidRDefault="00737496" w:rsidP="00865B55">
            <w:pPr>
              <w:spacing w:before="120" w:after="120" w:line="288" w:lineRule="auto"/>
              <w:ind w:left="552" w:hanging="552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1.1 –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Zlepšenie dostupnosti k infraštruktúre TEN-T a cestám I. triedy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br/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s dôrazom na rozvoj multimodálneho dopravného systému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C414AA" w:rsidRDefault="00C414AA" w:rsidP="00B90F9C">
      <w:pPr>
        <w:spacing w:after="0"/>
      </w:pPr>
    </w:p>
    <w:tbl>
      <w:tblPr>
        <w:tblStyle w:val="Mriekatabuky"/>
        <w:tblW w:w="15366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586"/>
        <w:gridCol w:w="3821"/>
        <w:gridCol w:w="2773"/>
        <w:gridCol w:w="1276"/>
        <w:gridCol w:w="6910"/>
      </w:tblGrid>
      <w:tr w:rsidR="00E83D82" w:rsidRPr="00C05D70" w:rsidTr="00B90F9C">
        <w:trPr>
          <w:trHeight w:val="851"/>
        </w:trPr>
        <w:tc>
          <w:tcPr>
            <w:tcW w:w="58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8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2773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910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290A6E" w:rsidRPr="00C05D70" w:rsidTr="00B90F9C">
        <w:trPr>
          <w:trHeight w:val="794"/>
        </w:trPr>
        <w:tc>
          <w:tcPr>
            <w:tcW w:w="586" w:type="dxa"/>
            <w:shd w:val="clear" w:color="auto" w:fill="auto"/>
            <w:vAlign w:val="center"/>
          </w:tcPr>
          <w:p w:rsidR="00290A6E" w:rsidRPr="00C05D70" w:rsidRDefault="00290A6E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290A6E" w:rsidRPr="00C05D70" w:rsidRDefault="00290A6E" w:rsidP="00E83D8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290A6E" w:rsidRPr="00712611" w:rsidRDefault="00290A6E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a PO </w:t>
            </w:r>
            <w:r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13072558"/>
            <w:placeholder>
              <w:docPart w:val="F0A00D702D014859B1C6EF6C41562E9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290A6E" w:rsidRPr="00C05D70" w:rsidRDefault="00290A6E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290A6E" w:rsidRPr="00C05D70" w:rsidRDefault="00290A6E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90F9C" w:rsidRPr="00C05D70" w:rsidTr="00B90F9C">
        <w:trPr>
          <w:trHeight w:val="794"/>
        </w:trPr>
        <w:tc>
          <w:tcPr>
            <w:tcW w:w="586" w:type="dxa"/>
            <w:shd w:val="clear" w:color="auto" w:fill="auto"/>
            <w:vAlign w:val="center"/>
          </w:tcPr>
          <w:p w:rsidR="00B90F9C" w:rsidRPr="00C05D70" w:rsidRDefault="00B90F9C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B90F9C" w:rsidRPr="00C05D70" w:rsidRDefault="00B90F9C" w:rsidP="00E83D8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B90F9C" w:rsidRDefault="00B90F9C" w:rsidP="00B90F9C">
            <w:r w:rsidRPr="00D2274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687032835"/>
            <w:placeholder>
              <w:docPart w:val="DB915D854DD44285834AC3D905197A0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B90F9C" w:rsidRPr="00C05D70" w:rsidRDefault="00B90F9C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B90F9C" w:rsidRPr="00C05D70" w:rsidRDefault="00B90F9C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90F9C" w:rsidRPr="00C05D70" w:rsidTr="00B90F9C">
        <w:trPr>
          <w:trHeight w:val="794"/>
        </w:trPr>
        <w:tc>
          <w:tcPr>
            <w:tcW w:w="586" w:type="dxa"/>
            <w:shd w:val="clear" w:color="auto" w:fill="auto"/>
            <w:vAlign w:val="center"/>
          </w:tcPr>
          <w:p w:rsidR="00B90F9C" w:rsidRDefault="00B90F9C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B90F9C" w:rsidRPr="003D05DC" w:rsidRDefault="00B90F9C" w:rsidP="00E83D8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Plánom udržateľnej mobility</w:t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B90F9C" w:rsidRDefault="00B90F9C" w:rsidP="00B90F9C">
            <w:r w:rsidRPr="00D2274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66369008"/>
            <w:placeholder>
              <w:docPart w:val="AF65C6C540E1483D946074D5C77AA7F4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B90F9C" w:rsidRDefault="00B90F9C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B90F9C" w:rsidRPr="00C05D70" w:rsidRDefault="00B90F9C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90F9C" w:rsidRPr="00C05D70" w:rsidTr="00B90F9C">
        <w:trPr>
          <w:trHeight w:val="851"/>
        </w:trPr>
        <w:tc>
          <w:tcPr>
            <w:tcW w:w="586" w:type="dxa"/>
            <w:shd w:val="clear" w:color="auto" w:fill="auto"/>
            <w:vAlign w:val="center"/>
          </w:tcPr>
          <w:p w:rsidR="00B90F9C" w:rsidRDefault="00B90F9C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B90F9C" w:rsidRPr="003D05DC" w:rsidRDefault="00B90F9C" w:rsidP="00E83D8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rekonštrukcie/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výstavby mostného objektu s plánom udržateľnej mobility a príspevok projektu k odstráneniu úzkych miest na dôležitých  komunikáciách určených pre VOD</w:t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B90F9C" w:rsidRDefault="00B90F9C" w:rsidP="00B90F9C">
            <w:r w:rsidRPr="00D2274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785032547"/>
            <w:placeholder>
              <w:docPart w:val="5BE046C5025D40CE8EE9A5060BCEABB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B90F9C" w:rsidRDefault="00B90F9C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B90F9C" w:rsidRPr="00C05D70" w:rsidRDefault="00B90F9C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90F9C" w:rsidRPr="00C05D70" w:rsidTr="00B90F9C">
        <w:trPr>
          <w:trHeight w:val="737"/>
        </w:trPr>
        <w:tc>
          <w:tcPr>
            <w:tcW w:w="586" w:type="dxa"/>
            <w:shd w:val="clear" w:color="auto" w:fill="auto"/>
            <w:vAlign w:val="center"/>
          </w:tcPr>
          <w:p w:rsidR="00B90F9C" w:rsidRDefault="00B90F9C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1.5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B90F9C" w:rsidRPr="003D05DC" w:rsidRDefault="00B90F9C" w:rsidP="00E83D8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horizontálnym princípom nediskriminácie</w:t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B90F9C" w:rsidRDefault="00B90F9C" w:rsidP="00B90F9C">
            <w:r w:rsidRPr="00D2274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34673424"/>
            <w:placeholder>
              <w:docPart w:val="0BDC0B68B350453089764BED553A6F5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B90F9C" w:rsidRDefault="00B90F9C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B90F9C" w:rsidRPr="00C05D70" w:rsidRDefault="00B90F9C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90F9C" w:rsidRPr="00C05D70" w:rsidTr="00B90F9C">
        <w:trPr>
          <w:trHeight w:val="680"/>
        </w:trPr>
        <w:tc>
          <w:tcPr>
            <w:tcW w:w="586" w:type="dxa"/>
            <w:shd w:val="clear" w:color="auto" w:fill="auto"/>
            <w:vAlign w:val="center"/>
          </w:tcPr>
          <w:p w:rsidR="00B90F9C" w:rsidRDefault="00B90F9C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B90F9C" w:rsidRPr="003D05DC" w:rsidRDefault="00B90F9C" w:rsidP="00E83D8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Socio-ekonomický prínos projektu</w:t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B90F9C" w:rsidRPr="003D05DC" w:rsidRDefault="00B90F9C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3D05DC">
              <w:rPr>
                <w:rFonts w:ascii="Arial" w:hAnsi="Arial" w:cs="Arial"/>
                <w:bCs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116031066"/>
            <w:placeholder>
              <w:docPart w:val="B07DD9003C334AF4842A4AFD14AB471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B90F9C" w:rsidRDefault="00B90F9C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B90F9C" w:rsidRPr="00C05D70" w:rsidRDefault="00B90F9C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90F9C" w:rsidRPr="00C05D70" w:rsidTr="00B90F9C">
        <w:trPr>
          <w:trHeight w:val="680"/>
        </w:trPr>
        <w:tc>
          <w:tcPr>
            <w:tcW w:w="586" w:type="dxa"/>
            <w:shd w:val="clear" w:color="auto" w:fill="auto"/>
            <w:vAlign w:val="center"/>
          </w:tcPr>
          <w:p w:rsidR="00B90F9C" w:rsidRPr="00C05D70" w:rsidRDefault="00B90F9C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B90F9C" w:rsidRPr="005D230B" w:rsidRDefault="00B90F9C" w:rsidP="00E83D8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 </w:t>
            </w: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účinnosť</w:t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B90F9C" w:rsidRPr="003D05DC" w:rsidRDefault="00B90F9C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3D05DC">
              <w:rPr>
                <w:rFonts w:ascii="Arial" w:hAnsi="Arial" w:cs="Arial"/>
                <w:bCs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5016390"/>
            <w:placeholder>
              <w:docPart w:val="A7C8675B15954A0398E259E66814366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B90F9C" w:rsidRDefault="00B90F9C" w:rsidP="00B90F9C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B90F9C" w:rsidRPr="00C05D70" w:rsidRDefault="00B90F9C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90F9C" w:rsidRPr="00C05D70" w:rsidTr="00B90F9C">
        <w:trPr>
          <w:trHeight w:val="680"/>
        </w:trPr>
        <w:tc>
          <w:tcPr>
            <w:tcW w:w="586" w:type="dxa"/>
            <w:shd w:val="clear" w:color="auto" w:fill="auto"/>
            <w:vAlign w:val="center"/>
          </w:tcPr>
          <w:p w:rsidR="00B90F9C" w:rsidRPr="00C05D70" w:rsidRDefault="00B90F9C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B90F9C" w:rsidRPr="005D230B" w:rsidRDefault="00B90F9C" w:rsidP="00E83D8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6C0B21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B90F9C" w:rsidRPr="003D05DC" w:rsidRDefault="00B90F9C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3D05DC">
              <w:rPr>
                <w:rFonts w:ascii="Arial" w:hAnsi="Arial" w:cs="Arial"/>
                <w:bCs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99951372"/>
            <w:placeholder>
              <w:docPart w:val="6C102535AA314F30B9BBD1676D9D2B29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B90F9C" w:rsidRDefault="00B90F9C" w:rsidP="00B90F9C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B90F9C" w:rsidRPr="00C05D70" w:rsidRDefault="00B90F9C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90F9C" w:rsidRPr="00C05D70" w:rsidTr="00B90F9C">
        <w:trPr>
          <w:trHeight w:val="680"/>
        </w:trPr>
        <w:tc>
          <w:tcPr>
            <w:tcW w:w="586" w:type="dxa"/>
            <w:shd w:val="clear" w:color="auto" w:fill="auto"/>
            <w:vAlign w:val="center"/>
          </w:tcPr>
          <w:p w:rsidR="00B90F9C" w:rsidRPr="00C05D70" w:rsidRDefault="00B90F9C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4.4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B90F9C" w:rsidRPr="005D230B" w:rsidRDefault="00B90F9C" w:rsidP="00E83D8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B90F9C" w:rsidRPr="003D05DC" w:rsidRDefault="00B90F9C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3D05DC">
              <w:rPr>
                <w:rFonts w:ascii="Arial" w:hAnsi="Arial" w:cs="Arial"/>
                <w:bCs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71297541"/>
            <w:placeholder>
              <w:docPart w:val="8132AE358F3B4A53844A2CC252DD65C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B90F9C" w:rsidRDefault="00B90F9C" w:rsidP="00B90F9C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B90F9C" w:rsidRPr="00C05D70" w:rsidRDefault="00B90F9C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2801B9" w:rsidRDefault="002801B9" w:rsidP="00B90F9C">
      <w:pPr>
        <w:spacing w:after="0"/>
      </w:pPr>
    </w:p>
    <w:tbl>
      <w:tblPr>
        <w:tblStyle w:val="Mriekatabuky"/>
        <w:tblW w:w="15322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492"/>
      </w:tblGrid>
      <w:tr w:rsidR="0041095F" w:rsidRPr="00C05D70" w:rsidTr="00B90F9C">
        <w:trPr>
          <w:trHeight w:val="761"/>
        </w:trPr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4A2D7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55E7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FB55E7" w:rsidRPr="006C62F1" w:rsidRDefault="00FB55E7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FB55E7" w:rsidRPr="00FB55E7" w:rsidRDefault="00FB55E7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B90F9C" w:rsidRDefault="00B90F9C"/>
    <w:p w:rsidR="00737496" w:rsidRPr="00865B55" w:rsidRDefault="00737496" w:rsidP="00865B55">
      <w:pPr>
        <w:spacing w:after="0" w:line="240" w:lineRule="auto"/>
        <w:rPr>
          <w:sz w:val="8"/>
          <w:szCs w:val="8"/>
        </w:rPr>
      </w:pPr>
    </w:p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41095F" w:rsidRPr="00C05D70" w:rsidRDefault="0041095F" w:rsidP="00406C7B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406C7B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406C7B">
              <w:t>.</w:t>
            </w:r>
            <w:r w:rsidR="00406C7B">
              <w:rPr>
                <w:rStyle w:val="Odkaznapoznmkupodiarou"/>
              </w:rPr>
              <w:footnoteReference w:id="12"/>
            </w: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6C0B21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C2403F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 w:rsidR="00A0158B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6C0B21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6C62F1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 w:rsidR="00374D19"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="0041095F"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6C0B21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6C0B2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41095F" w:rsidRPr="00C05D70" w:rsidRDefault="0041095F" w:rsidP="006C0B2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41095F" w:rsidRPr="00C05D70" w:rsidTr="00541125">
        <w:trPr>
          <w:trHeight w:val="851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0021F8" w:rsidRPr="00C05D70" w:rsidTr="00865B55">
        <w:trPr>
          <w:trHeight w:val="851"/>
          <w:jc w:val="center"/>
        </w:trPr>
        <w:tc>
          <w:tcPr>
            <w:tcW w:w="4106" w:type="dxa"/>
            <w:vAlign w:val="center"/>
          </w:tcPr>
          <w:p w:rsidR="000021F8" w:rsidRPr="00C05D70" w:rsidRDefault="000021F8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0021F8" w:rsidRPr="00D60283" w:rsidRDefault="000021F8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541125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</w:tr>
      <w:tr w:rsidR="000021F8" w:rsidRPr="00C05D70" w:rsidTr="00865B55">
        <w:trPr>
          <w:trHeight w:val="851"/>
          <w:jc w:val="center"/>
        </w:trPr>
        <w:tc>
          <w:tcPr>
            <w:tcW w:w="4106" w:type="dxa"/>
            <w:vAlign w:val="center"/>
          </w:tcPr>
          <w:p w:rsidR="000021F8" w:rsidRPr="00C05D70" w:rsidRDefault="000021F8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0021F8" w:rsidRPr="00E52A48" w:rsidRDefault="000021F8" w:rsidP="00865B55">
            <w:pPr>
              <w:tabs>
                <w:tab w:val="left" w:pos="1695"/>
              </w:tabs>
              <w:spacing w:before="120" w:after="120" w:line="288" w:lineRule="auto"/>
              <w:ind w:left="487" w:hanging="48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1.1 – </w:t>
            </w:r>
            <w:r w:rsidR="00675503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Zlepšenie dostupnosti k infraštruktúre TEN-T a cestám I. triedy </w:t>
            </w:r>
            <w:r w:rsidR="00675503">
              <w:rPr>
                <w:rFonts w:ascii="Arial" w:hAnsi="Arial" w:cs="Arial"/>
                <w:b/>
                <w:bCs/>
                <w:sz w:val="19"/>
                <w:szCs w:val="19"/>
              </w:rPr>
              <w:br/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s dôrazom na rozvoj multimodálneho dopravného systému</w:t>
            </w: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6C0B21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6C0B21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p w:rsidR="0041095F" w:rsidRDefault="0041095F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519"/>
        <w:gridCol w:w="3791"/>
        <w:gridCol w:w="2835"/>
        <w:gridCol w:w="1276"/>
        <w:gridCol w:w="1173"/>
        <w:gridCol w:w="5476"/>
      </w:tblGrid>
      <w:tr w:rsidR="00E83D82" w:rsidRPr="00C05D70" w:rsidTr="00541125">
        <w:trPr>
          <w:trHeight w:val="964"/>
          <w:jc w:val="center"/>
        </w:trPr>
        <w:tc>
          <w:tcPr>
            <w:tcW w:w="519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79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283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173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476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541125" w:rsidRPr="00C05D70" w:rsidTr="00865B55">
        <w:trPr>
          <w:trHeight w:val="964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Pr="00C05D70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517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vyváženému územnému rozvoju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</w:t>
            </w:r>
            <w:r>
              <w:rPr>
                <w:rFonts w:ascii="Arial" w:hAnsi="Arial" w:cs="Arial"/>
                <w:sz w:val="19"/>
                <w:szCs w:val="19"/>
              </w:rPr>
              <w:t>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247417039"/>
            <w:placeholder>
              <w:docPart w:val="B4E5875E5A48413AB628D0628B716173"/>
            </w:placeholder>
            <w:showingPlcHdr/>
            <w:comboBox>
              <w:listItem w:displayText="0 " w:value="0 "/>
              <w:listItem w:displayText="4" w:value="4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Pr="00C05D70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Pr="00C05D70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865B55">
        <w:trPr>
          <w:trHeight w:val="964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Pr="00C05D70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1.7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125176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2517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vytváraniu podmienok pre hospodársky rast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E40A77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610356172"/>
            <w:placeholder>
              <w:docPart w:val="6DDACD876B6940DEA5BE6D12874EA4E2"/>
            </w:placeholder>
            <w:showingPlcHdr/>
            <w:comboBox>
              <w:listItem w:displayText="0 " w:value="0 "/>
              <w:listItem w:displayText="6" w:value="6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865B55">
        <w:trPr>
          <w:trHeight w:val="964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Pr="00C05D70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1.8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125176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2517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Synergia a komplementarita s projektmi nadnárodnej a národnej cestnej dopravnej siete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E40A77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21511860"/>
            <w:placeholder>
              <w:docPart w:val="5AAAAAC568224455A283588A30816947"/>
            </w:placeholder>
            <w:showingPlcHdr/>
            <w:comboBox>
              <w:listItem w:displayText="0 " w:value="0 "/>
              <w:listItem w:displayText="4" w:value="4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865B55">
        <w:trPr>
          <w:trHeight w:val="964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1.9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125176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2517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podpore verejnej osobnej dopravy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E40A77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777214435"/>
            <w:placeholder>
              <w:docPart w:val="8C33DA643E7F407D853859BDCA24DB6C"/>
            </w:placeholder>
            <w:showingPlcHdr/>
            <w:comboBox>
              <w:listItem w:displayText="0 " w:value="0 "/>
              <w:listItem w:displayText="1" w:value="1"/>
              <w:listItem w:displayText="3" w:value="3"/>
              <w:listItem w:displayText="5" w:value="5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5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865B55">
        <w:trPr>
          <w:trHeight w:val="964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1.10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125176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2517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podpore nemotorovej dopravy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E40A77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25543915"/>
            <w:placeholder>
              <w:docPart w:val="6D1B9800CF634B87B9A4393739E08662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865B55">
        <w:trPr>
          <w:trHeight w:val="964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1.11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125176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2517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E40A77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135029379"/>
            <w:placeholder>
              <w:docPart w:val="5EE19976575E4B308F73768E9C6547D3"/>
            </w:placeholder>
            <w:showingPlcHdr/>
            <w:comboBox>
              <w:listItem w:displayText="0 " w:value="0 "/>
              <w:listItem w:displayText="3" w:value="3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865B55">
        <w:trPr>
          <w:trHeight w:val="964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Pr="00C05D70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1.12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016B9C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región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E40A77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085594201"/>
            <w:placeholder>
              <w:docPart w:val="E2C00F0C92764876BCED194384DF422A"/>
            </w:placeholder>
            <w:showingPlcHdr/>
            <w:comboBox>
              <w:listItem w:displayText="0 " w:value="0 "/>
              <w:listItem w:displayText="1" w:value="1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737496" w:rsidRDefault="00737496"/>
    <w:p w:rsidR="00737496" w:rsidRDefault="00737496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519"/>
        <w:gridCol w:w="3791"/>
        <w:gridCol w:w="2835"/>
        <w:gridCol w:w="1276"/>
        <w:gridCol w:w="1173"/>
        <w:gridCol w:w="5476"/>
      </w:tblGrid>
      <w:tr w:rsidR="00541125" w:rsidRPr="00C05D70" w:rsidTr="00B90F9C">
        <w:trPr>
          <w:trHeight w:val="1077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2.1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Pr="00016B9C" w:rsidRDefault="00541125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411155932"/>
            <w:placeholder>
              <w:docPart w:val="F3AED16D3A414766A254DF8FB3FB3BD8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Pr="00C05D70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Pr="00C05D70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B90F9C">
        <w:trPr>
          <w:trHeight w:val="1077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Pr="00016B9C" w:rsidRDefault="00541125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7592543"/>
            <w:placeholder>
              <w:docPart w:val="77AF732F16B14A93AE1AD6BA70E59F6C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Pr="00C05D70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Pr="00C05D70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B90F9C">
        <w:trPr>
          <w:trHeight w:val="1077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Pr="00016B9C" w:rsidRDefault="00541125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652685227"/>
            <w:placeholder>
              <w:docPart w:val="624EAD5BF6034198B8265C63F73FF036"/>
            </w:placeholder>
            <w:showingPlcHdr/>
            <w:comboBox>
              <w:listItem w:displayText="0 " w:value="0 "/>
              <w:listItem w:displayText="3" w:value="3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Pr="00C05D70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Pr="00C05D70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B90F9C">
        <w:trPr>
          <w:trHeight w:val="1077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5D230B" w:rsidRDefault="00541125" w:rsidP="00B90F9C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539D7">
              <w:rPr>
                <w:rFonts w:ascii="Arial" w:hAnsi="Arial" w:cs="Arial"/>
                <w:color w:val="000000" w:themeColor="text1"/>
                <w:sz w:val="19"/>
                <w:szCs w:val="19"/>
              </w:rPr>
              <w:t>Technické riešenie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Pr="00016B9C" w:rsidRDefault="00541125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502262601"/>
            <w:placeholder>
              <w:docPart w:val="84F541E90E5249C1A37EE30AAE2C0B5E"/>
            </w:placeholder>
            <w:showingPlcHdr/>
            <w:comboBox>
              <w:listItem w:displayText="0 " w:value="0 "/>
              <w:listItem w:displayText="1" w:value="1"/>
              <w:listItem w:displayText="2" w:value="2"/>
              <w:listItem w:displayText="3" w:value="3"/>
              <w:listItem w:displayText="4" w:value="4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B90F9C">
        <w:trPr>
          <w:trHeight w:val="1077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817503895"/>
            <w:placeholder>
              <w:docPart w:val="634144697111449CBDD742395BC9C274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Pr="00C05D70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Pr="00C05D70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B90F9C">
        <w:trPr>
          <w:trHeight w:val="1077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106959485"/>
            <w:placeholder>
              <w:docPart w:val="57C6D8CC0BA948C1843A058043997F48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Pr="00C05D70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Pr="00C05D70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B90F9C">
        <w:trPr>
          <w:trHeight w:val="1077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5D230B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20737183"/>
            <w:placeholder>
              <w:docPart w:val="54E70E996C0B46B4A539BB71357F13E7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Pr="00C05D70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Pr="00C05D70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B90F9C">
        <w:trPr>
          <w:trHeight w:val="1077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4.6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5D230B" w:rsidRDefault="00541125" w:rsidP="00B90F9C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06010655"/>
            <w:placeholder>
              <w:docPart w:val="13CCA86BD4E64315B903F4D0A1A48198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Pr="00C05D70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Pr="00C05D70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C414AA" w:rsidRDefault="00C414AA"/>
    <w:p w:rsidR="002801B9" w:rsidRDefault="002801B9"/>
    <w:p w:rsidR="002801B9" w:rsidRDefault="002801B9"/>
    <w:p w:rsidR="00DE21B1" w:rsidRPr="004D7ADC" w:rsidRDefault="00DE21B1" w:rsidP="00DE21B1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4D7ADC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3"/>
        <w:tblW w:w="4988" w:type="pct"/>
        <w:tblLayout w:type="fixed"/>
        <w:tblLook w:val="04A0" w:firstRow="1" w:lastRow="0" w:firstColumn="1" w:lastColumn="0" w:noHBand="0" w:noVBand="1"/>
      </w:tblPr>
      <w:tblGrid>
        <w:gridCol w:w="1777"/>
        <w:gridCol w:w="9671"/>
        <w:gridCol w:w="1252"/>
        <w:gridCol w:w="1421"/>
        <w:gridCol w:w="1225"/>
      </w:tblGrid>
      <w:tr w:rsidR="00DE21B1" w:rsidRPr="004D7ADC" w:rsidTr="00EA7070">
        <w:tc>
          <w:tcPr>
            <w:tcW w:w="5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1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Hodnotenie/bodová škála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DE21B1" w:rsidRPr="004D7ADC" w:rsidTr="00EA7070">
        <w:trPr>
          <w:trHeight w:val="350"/>
        </w:trPr>
        <w:tc>
          <w:tcPr>
            <w:tcW w:w="57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315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4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210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 Súlad projektu s RIÚS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330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1.3 Súlad projektu s Plánom udržateľnej mobility 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466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spacing w:line="256" w:lineRule="auto"/>
              <w:ind w:left="317" w:hanging="317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4</w:t>
            </w: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Súlad projektu rekonštrukcie/výstavby mostného objektu s plánom udržateľnej mobility a  príspevok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projektu 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k odstráneniu úzkych miest na dôležitých  komunikáciách určených pre VOD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179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1.5 Súlad projektu s horizontálnym princípom nediskriminácie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179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1.6 Príspevok projektu k vyváženému územnému rozvoju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E21B1" w:rsidRPr="004D7ADC" w:rsidTr="00EA7070">
        <w:trPr>
          <w:trHeight w:val="240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1.7 Príspevok projektu k vytváraniu podmienok pre hospodársky rast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E21B1" w:rsidRPr="004D7ADC" w:rsidTr="00EA7070">
        <w:trPr>
          <w:trHeight w:val="19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spacing w:line="256" w:lineRule="auto"/>
              <w:ind w:left="317" w:hanging="317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1.8 </w:t>
            </w: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Synergia a komplementarita s projektmi nadnárodnej a národnej cestnej dopravnej 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siete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E21B1" w:rsidRPr="004D7ADC" w:rsidTr="00EA7070">
        <w:trPr>
          <w:trHeight w:val="19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1.9 </w:t>
            </w: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podpore verejnej osobnej dopravy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</w:p>
        </w:tc>
      </w:tr>
      <w:tr w:rsidR="00DE21B1" w:rsidRPr="004D7ADC" w:rsidTr="00EA7070">
        <w:trPr>
          <w:trHeight w:val="19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1.10 </w:t>
            </w: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podpore nemotorovej dopravy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E21B1" w:rsidRPr="004D7ADC" w:rsidTr="00EA7070">
        <w:trPr>
          <w:trHeight w:val="19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1.11 Príspevok projektu k integrovaným operáciám 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DE21B1" w:rsidRPr="004D7ADC" w:rsidTr="00EA7070">
        <w:trPr>
          <w:trHeight w:val="19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1.12 Príspevok projektu k plneniu cieľov Stratégie EÚ pre dunajský región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</w:p>
        </w:tc>
      </w:tr>
      <w:tr w:rsidR="00DE21B1" w:rsidRPr="004D7ADC" w:rsidTr="00EA7070">
        <w:trPr>
          <w:trHeight w:val="19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5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DE21B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25</w:t>
            </w:r>
          </w:p>
        </w:tc>
      </w:tr>
      <w:tr w:rsidR="00DE21B1" w:rsidRPr="004D7ADC" w:rsidTr="00EA7070">
        <w:trPr>
          <w:trHeight w:val="135"/>
        </w:trPr>
        <w:tc>
          <w:tcPr>
            <w:tcW w:w="57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1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ind w:left="317" w:hanging="317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40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E21B1" w:rsidRPr="004D7ADC" w:rsidTr="00EA7070">
        <w:trPr>
          <w:trHeight w:val="13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ind w:left="317" w:hanging="317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E21B1" w:rsidRPr="004D7ADC" w:rsidTr="00EA7070">
        <w:trPr>
          <w:trHeight w:val="661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ind w:left="317" w:hanging="317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DE21B1" w:rsidRPr="004D7ADC" w:rsidTr="00EA7070">
        <w:trPr>
          <w:trHeight w:val="240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Technické riešenie projektu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E21B1" w:rsidRPr="004D7ADC" w:rsidTr="00EA7070">
        <w:trPr>
          <w:trHeight w:val="240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5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DE21B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19</w:t>
            </w:r>
          </w:p>
        </w:tc>
      </w:tr>
      <w:tr w:rsidR="00DE21B1" w:rsidRPr="004D7ADC" w:rsidTr="00EA7070">
        <w:trPr>
          <w:trHeight w:val="180"/>
        </w:trPr>
        <w:tc>
          <w:tcPr>
            <w:tcW w:w="57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1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40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E21B1" w:rsidRPr="004D7ADC" w:rsidTr="00EA7070">
        <w:trPr>
          <w:trHeight w:val="22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8443BF" w:rsidRDefault="00DE21B1" w:rsidP="006C0B21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E5D13" w:rsidRPr="004D7ADC" w:rsidTr="00EA7070">
        <w:trPr>
          <w:trHeight w:val="22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DE21B1" w:rsidRDefault="00DE5D13" w:rsidP="006C0B21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5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DE5D13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DE21B1" w:rsidRPr="004D7ADC" w:rsidTr="00EA7070">
        <w:trPr>
          <w:trHeight w:val="241"/>
        </w:trPr>
        <w:tc>
          <w:tcPr>
            <w:tcW w:w="57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1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4.1 Socio-ekonomický prínos projektu</w:t>
            </w:r>
          </w:p>
        </w:tc>
        <w:tc>
          <w:tcPr>
            <w:tcW w:w="40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31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4.2 Vecná oprávnenosť výdavkov projektu - obsahová oprávnenosť, účelnosť a účinnosť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270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4.3 Efektívnosť a hospodárnosť výdavkov projektu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238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4.4 Finančná udržateľnosť projektu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284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4.5 Miera vecnej oprávnenosti výdavkov projektu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E21B1" w:rsidRPr="004D7ADC" w:rsidTr="00EA7070">
        <w:trPr>
          <w:trHeight w:val="118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4.6 Štruktúra a správnosť rozpočtu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E5D13" w:rsidRPr="004D7ADC" w:rsidTr="008443BF">
        <w:trPr>
          <w:trHeight w:val="118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5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DE5D13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DE5D13" w:rsidRPr="004D7ADC" w:rsidTr="008443BF">
        <w:trPr>
          <w:trHeight w:val="118"/>
        </w:trPr>
        <w:tc>
          <w:tcPr>
            <w:tcW w:w="413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DE5D13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6C0B21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58</w:t>
            </w:r>
          </w:p>
        </w:tc>
      </w:tr>
    </w:tbl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E3422E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58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865B55">
        <w:trPr>
          <w:trHeight w:val="1191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2801B9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74D19" w:rsidRPr="00C05D70" w:rsidTr="00374D19">
        <w:trPr>
          <w:trHeight w:val="680"/>
          <w:jc w:val="center"/>
        </w:trPr>
        <w:tc>
          <w:tcPr>
            <w:tcW w:w="3885" w:type="dxa"/>
            <w:shd w:val="clear" w:color="auto" w:fill="CCFFFF"/>
          </w:tcPr>
          <w:p w:rsidR="00374D19" w:rsidRPr="00C05D70" w:rsidRDefault="00374D19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</w:tcPr>
          <w:p w:rsidR="00374D19" w:rsidRPr="00C05D70" w:rsidRDefault="00374D19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 w:rsidP="00865B55">
      <w:pPr>
        <w:spacing w:after="0" w:line="240" w:lineRule="auto"/>
      </w:pPr>
    </w:p>
    <w:p w:rsidR="00737496" w:rsidRPr="00865B55" w:rsidRDefault="00737496" w:rsidP="00865B55">
      <w:pPr>
        <w:spacing w:after="0" w:line="240" w:lineRule="auto"/>
        <w:rPr>
          <w:sz w:val="8"/>
          <w:szCs w:val="8"/>
        </w:rPr>
      </w:pPr>
    </w:p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11185"/>
      </w:tblGrid>
      <w:tr w:rsidR="00E83D82" w:rsidRPr="00C05D70" w:rsidTr="00541125">
        <w:trPr>
          <w:trHeight w:val="771"/>
          <w:jc w:val="center"/>
        </w:trPr>
        <w:tc>
          <w:tcPr>
            <w:tcW w:w="15070" w:type="dxa"/>
            <w:gridSpan w:val="2"/>
            <w:shd w:val="clear" w:color="auto" w:fill="FFFFFF" w:themeFill="background1"/>
          </w:tcPr>
          <w:p w:rsidR="00E83D82" w:rsidRPr="00B60573" w:rsidRDefault="00E83D82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E83D82" w:rsidRPr="00C05D70" w:rsidRDefault="00E83D82" w:rsidP="00406C7B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406C7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06C7B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406C7B">
              <w:t>.</w:t>
            </w:r>
            <w:r w:rsidR="00406C7B">
              <w:rPr>
                <w:rStyle w:val="Odkaznapoznmkupodiarou"/>
              </w:rPr>
              <w:footnoteReference w:id="28"/>
            </w: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2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374D19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  <w:r w:rsidR="002801B9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85" w:type="dxa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2"/>
            <w:shd w:val="clear" w:color="auto" w:fill="auto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374D1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74D19" w:rsidRPr="00C05D70" w:rsidRDefault="00374D1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shd w:val="clear" w:color="auto" w:fill="auto"/>
            <w:vAlign w:val="center"/>
          </w:tcPr>
          <w:p w:rsidR="00374D19" w:rsidRPr="00C05D70" w:rsidRDefault="00374D1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74D1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74D19" w:rsidRPr="00C05D70" w:rsidRDefault="00374D1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shd w:val="clear" w:color="auto" w:fill="FFFFFF" w:themeFill="background1"/>
            <w:vAlign w:val="center"/>
          </w:tcPr>
          <w:p w:rsidR="00374D19" w:rsidRPr="00C05D70" w:rsidRDefault="00374D1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74D19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374D19" w:rsidRPr="00C05D70" w:rsidRDefault="00374D1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shd w:val="clear" w:color="auto" w:fill="FFFFFF" w:themeFill="background1"/>
            <w:vAlign w:val="center"/>
          </w:tcPr>
          <w:p w:rsidR="00374D19" w:rsidRPr="00C05D70" w:rsidRDefault="00374D1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74D19" w:rsidRPr="00C05D70" w:rsidTr="00541125">
        <w:trPr>
          <w:jc w:val="center"/>
        </w:trPr>
        <w:tc>
          <w:tcPr>
            <w:tcW w:w="15070" w:type="dxa"/>
            <w:gridSpan w:val="2"/>
            <w:shd w:val="clear" w:color="auto" w:fill="FFFFFF" w:themeFill="background1"/>
            <w:vAlign w:val="center"/>
          </w:tcPr>
          <w:p w:rsidR="00374D19" w:rsidRPr="00B341AC" w:rsidRDefault="00374D19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003DB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134" w:right="820" w:bottom="709" w:left="851" w:header="708" w:footer="4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0EF" w:rsidRDefault="00F240EF" w:rsidP="009B44B8">
      <w:pPr>
        <w:spacing w:after="0" w:line="240" w:lineRule="auto"/>
      </w:pPr>
      <w:r>
        <w:separator/>
      </w:r>
    </w:p>
  </w:endnote>
  <w:endnote w:type="continuationSeparator" w:id="0">
    <w:p w:rsidR="00F240EF" w:rsidRDefault="00F240EF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F51" w:rsidRDefault="00274F5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0EF" w:rsidRPr="00E83D82" w:rsidRDefault="00F240EF" w:rsidP="004127B2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272F2B">
      <w:rPr>
        <w:rFonts w:ascii="Arial" w:hAnsi="Arial" w:cs="Arial"/>
        <w:sz w:val="16"/>
        <w:szCs w:val="16"/>
      </w:rPr>
      <w:t>10</w:t>
    </w:r>
    <w:ins w:id="2" w:author="OM" w:date="2020-02-24T10:02:00Z">
      <w:r w:rsidR="002A61E6">
        <w:rPr>
          <w:rFonts w:ascii="Arial" w:hAnsi="Arial" w:cs="Arial"/>
          <w:sz w:val="16"/>
          <w:szCs w:val="16"/>
        </w:rPr>
        <w:t>.1</w:t>
      </w:r>
    </w:ins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20520F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Pr="0020520F">
          <w:rPr>
            <w:rFonts w:ascii="Arial" w:hAnsi="Arial" w:cs="Arial"/>
            <w:sz w:val="16"/>
            <w:szCs w:val="16"/>
          </w:rPr>
          <w:fldChar w:fldCharType="begin"/>
        </w:r>
        <w:r w:rsidRPr="0020520F">
          <w:rPr>
            <w:rFonts w:ascii="Arial" w:hAnsi="Arial" w:cs="Arial"/>
            <w:sz w:val="16"/>
            <w:szCs w:val="16"/>
          </w:rPr>
          <w:instrText>PAGE   \* MERGEFORMAT</w:instrText>
        </w:r>
        <w:r w:rsidRPr="0020520F">
          <w:rPr>
            <w:rFonts w:ascii="Arial" w:hAnsi="Arial" w:cs="Arial"/>
            <w:sz w:val="16"/>
            <w:szCs w:val="16"/>
          </w:rPr>
          <w:fldChar w:fldCharType="separate"/>
        </w:r>
        <w:r w:rsidR="005F5D49">
          <w:rPr>
            <w:rFonts w:ascii="Arial" w:hAnsi="Arial" w:cs="Arial"/>
            <w:noProof/>
            <w:sz w:val="16"/>
            <w:szCs w:val="16"/>
          </w:rPr>
          <w:t>3</w:t>
        </w:r>
        <w:r w:rsidRPr="0020520F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0EF" w:rsidRDefault="00F240EF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272F2B">
      <w:rPr>
        <w:rFonts w:ascii="Arial" w:hAnsi="Arial" w:cs="Arial"/>
        <w:sz w:val="16"/>
        <w:szCs w:val="16"/>
      </w:rPr>
      <w:t>10</w:t>
    </w:r>
    <w:ins w:id="3" w:author="OM" w:date="2020-02-24T10:02:00Z">
      <w:r w:rsidR="002A61E6">
        <w:rPr>
          <w:rFonts w:ascii="Arial" w:hAnsi="Arial" w:cs="Arial"/>
          <w:sz w:val="16"/>
          <w:szCs w:val="16"/>
        </w:rPr>
        <w:t>.1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0EF" w:rsidRDefault="00F240EF" w:rsidP="009B44B8">
      <w:pPr>
        <w:spacing w:after="0" w:line="240" w:lineRule="auto"/>
      </w:pPr>
      <w:r>
        <w:separator/>
      </w:r>
    </w:p>
  </w:footnote>
  <w:footnote w:type="continuationSeparator" w:id="0">
    <w:p w:rsidR="00F240EF" w:rsidRDefault="00F240EF" w:rsidP="009B44B8">
      <w:pPr>
        <w:spacing w:after="0" w:line="240" w:lineRule="auto"/>
      </w:pPr>
      <w:r>
        <w:continuationSeparator/>
      </w:r>
    </w:p>
  </w:footnote>
  <w:footnote w:id="1">
    <w:p w:rsidR="00F240EF" w:rsidRPr="00323FF3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F240EF" w:rsidRDefault="00F240EF">
      <w:pPr>
        <w:pStyle w:val="Textpoznmkypodiarou"/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 w:rsidRPr="00865B55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F240EF" w:rsidRPr="00323FF3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4">
    <w:p w:rsidR="00F240EF" w:rsidRPr="00323FF3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F240EF" w:rsidRPr="00323FF3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Pr="00323FF3">
        <w:rPr>
          <w:rFonts w:ascii="Arial" w:hAnsi="Arial" w:cs="Arial"/>
          <w:sz w:val="16"/>
          <w:szCs w:val="16"/>
        </w:rPr>
        <w:t xml:space="preserve"> a prideleného počtu bodov (pri bodovaných hodnotiacich kritériách) zo strany odborných hodnotiteľov.</w:t>
      </w:r>
    </w:p>
  </w:footnote>
  <w:footnote w:id="6">
    <w:p w:rsidR="00F240EF" w:rsidRPr="006C0B21" w:rsidRDefault="00F240EF" w:rsidP="005F5D49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6C0B21">
        <w:rPr>
          <w:rStyle w:val="Odkaznapoznmkupodiarou"/>
          <w:rFonts w:ascii="Arial" w:hAnsi="Arial" w:cs="Arial"/>
          <w:sz w:val="22"/>
        </w:rPr>
        <w:footnoteRef/>
      </w:r>
      <w:r w:rsidRPr="006C0B21">
        <w:rPr>
          <w:rStyle w:val="Odkaznapoznmkupodiarou"/>
          <w:rFonts w:ascii="Arial" w:hAnsi="Arial" w:cs="Arial"/>
          <w:sz w:val="22"/>
        </w:rPr>
        <w:t xml:space="preserve"> </w:t>
      </w:r>
      <w:r w:rsidRPr="00023774">
        <w:rPr>
          <w:rFonts w:ascii="Arial" w:hAnsi="Arial" w:cs="Arial"/>
          <w:sz w:val="16"/>
          <w:szCs w:val="16"/>
        </w:rPr>
        <w:t>V</w:t>
      </w:r>
      <w:r>
        <w:rPr>
          <w:rFonts w:ascii="Arial" w:hAnsi="Arial" w:cs="Arial"/>
          <w:sz w:val="16"/>
          <w:szCs w:val="16"/>
        </w:rPr>
        <w:t> rámci komentára je hodnotiteľ povinný popísať a uv</w:t>
      </w:r>
      <w:bookmarkStart w:id="0" w:name="_GoBack"/>
      <w:bookmarkEnd w:id="0"/>
      <w:r>
        <w:rPr>
          <w:rFonts w:ascii="Arial" w:hAnsi="Arial" w:cs="Arial"/>
          <w:sz w:val="16"/>
          <w:szCs w:val="16"/>
        </w:rPr>
        <w:t>iesť</w:t>
      </w:r>
      <w:r w:rsidRPr="00327110">
        <w:rPr>
          <w:rFonts w:ascii="Arial" w:hAnsi="Arial" w:cs="Arial"/>
          <w:sz w:val="16"/>
          <w:szCs w:val="16"/>
        </w:rPr>
        <w:t xml:space="preserve"> spôsob, ako </w:t>
      </w:r>
      <w:r w:rsidRPr="006C0B21">
        <w:rPr>
          <w:rFonts w:ascii="Arial" w:hAnsi="Arial" w:cs="Arial"/>
          <w:sz w:val="16"/>
          <w:szCs w:val="16"/>
        </w:rPr>
        <w:t>overil</w:t>
      </w:r>
      <w:r>
        <w:rPr>
          <w:rFonts w:ascii="Arial" w:hAnsi="Arial" w:cs="Arial"/>
          <w:sz w:val="16"/>
          <w:szCs w:val="16"/>
        </w:rPr>
        <w:t xml:space="preserve"> podmienku </w:t>
      </w:r>
      <w:r w:rsidRPr="006C0B21">
        <w:rPr>
          <w:rFonts w:ascii="Arial" w:hAnsi="Arial" w:cs="Arial"/>
          <w:sz w:val="16"/>
          <w:szCs w:val="16"/>
        </w:rPr>
        <w:t xml:space="preserve"> hospodárnos</w:t>
      </w:r>
      <w:r>
        <w:rPr>
          <w:rFonts w:ascii="Arial" w:hAnsi="Arial" w:cs="Arial"/>
          <w:sz w:val="16"/>
          <w:szCs w:val="16"/>
        </w:rPr>
        <w:t>ti a </w:t>
      </w:r>
      <w:r w:rsidRPr="006C0B21">
        <w:rPr>
          <w:rFonts w:ascii="Arial" w:hAnsi="Arial" w:cs="Arial"/>
          <w:sz w:val="16"/>
          <w:szCs w:val="16"/>
        </w:rPr>
        <w:t>efektívnos</w:t>
      </w:r>
      <w:r>
        <w:rPr>
          <w:rFonts w:ascii="Arial" w:hAnsi="Arial" w:cs="Arial"/>
          <w:sz w:val="16"/>
          <w:szCs w:val="16"/>
        </w:rPr>
        <w:t xml:space="preserve">ti </w:t>
      </w:r>
      <w:r w:rsidRPr="006C0B21">
        <w:rPr>
          <w:rFonts w:ascii="Arial" w:hAnsi="Arial" w:cs="Arial"/>
          <w:sz w:val="16"/>
          <w:szCs w:val="16"/>
        </w:rPr>
        <w:t>výdavkov</w:t>
      </w:r>
      <w:r>
        <w:rPr>
          <w:rFonts w:ascii="Arial" w:hAnsi="Arial" w:cs="Arial"/>
          <w:sz w:val="16"/>
          <w:szCs w:val="16"/>
        </w:rPr>
        <w:t xml:space="preserve"> a či zodpovedajú obvyklým cenám v danom mieste a čase </w:t>
      </w:r>
      <w:r w:rsidRPr="006C0B21">
        <w:rPr>
          <w:rFonts w:ascii="Arial" w:hAnsi="Arial" w:cs="Arial"/>
          <w:sz w:val="16"/>
          <w:szCs w:val="16"/>
        </w:rPr>
        <w:t xml:space="preserve"> (</w:t>
      </w:r>
      <w:r>
        <w:rPr>
          <w:rFonts w:ascii="Arial" w:hAnsi="Arial" w:cs="Arial"/>
          <w:sz w:val="16"/>
          <w:szCs w:val="16"/>
        </w:rPr>
        <w:t xml:space="preserve">napr. na základe </w:t>
      </w:r>
      <w:r w:rsidRPr="006C0B21">
        <w:rPr>
          <w:rFonts w:ascii="Arial" w:hAnsi="Arial" w:cs="Arial"/>
          <w:sz w:val="16"/>
          <w:szCs w:val="16"/>
        </w:rPr>
        <w:t>stanoven</w:t>
      </w:r>
      <w:r>
        <w:rPr>
          <w:rFonts w:ascii="Arial" w:hAnsi="Arial" w:cs="Arial"/>
          <w:sz w:val="16"/>
          <w:szCs w:val="16"/>
        </w:rPr>
        <w:t xml:space="preserve">ého </w:t>
      </w:r>
      <w:r w:rsidRPr="006C0B21">
        <w:rPr>
          <w:rFonts w:ascii="Arial" w:hAnsi="Arial" w:cs="Arial"/>
          <w:sz w:val="16"/>
          <w:szCs w:val="16"/>
        </w:rPr>
        <w:t>benchmark</w:t>
      </w:r>
      <w:r>
        <w:rPr>
          <w:rFonts w:ascii="Arial" w:hAnsi="Arial" w:cs="Arial"/>
          <w:sz w:val="16"/>
          <w:szCs w:val="16"/>
        </w:rPr>
        <w:t>u</w:t>
      </w:r>
      <w:r w:rsidRPr="006C0B21">
        <w:rPr>
          <w:rFonts w:ascii="Arial" w:hAnsi="Arial" w:cs="Arial"/>
          <w:sz w:val="16"/>
          <w:szCs w:val="16"/>
        </w:rPr>
        <w:t>, finančn</w:t>
      </w:r>
      <w:r>
        <w:rPr>
          <w:rFonts w:ascii="Arial" w:hAnsi="Arial" w:cs="Arial"/>
          <w:sz w:val="16"/>
          <w:szCs w:val="16"/>
        </w:rPr>
        <w:t xml:space="preserve">ých </w:t>
      </w:r>
      <w:r w:rsidRPr="006C0B21">
        <w:rPr>
          <w:rFonts w:ascii="Arial" w:hAnsi="Arial" w:cs="Arial"/>
          <w:sz w:val="16"/>
          <w:szCs w:val="16"/>
        </w:rPr>
        <w:t>limit</w:t>
      </w:r>
      <w:r>
        <w:rPr>
          <w:rFonts w:ascii="Arial" w:hAnsi="Arial" w:cs="Arial"/>
          <w:sz w:val="16"/>
          <w:szCs w:val="16"/>
        </w:rPr>
        <w:t>ov</w:t>
      </w:r>
      <w:r w:rsidRPr="006C0B21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 xml:space="preserve"> </w:t>
      </w:r>
      <w:r w:rsidRPr="006C0B21">
        <w:rPr>
          <w:rFonts w:ascii="Arial" w:hAnsi="Arial" w:cs="Arial"/>
          <w:sz w:val="16"/>
          <w:szCs w:val="16"/>
        </w:rPr>
        <w:t xml:space="preserve"> zrealizovan</w:t>
      </w:r>
      <w:r>
        <w:rPr>
          <w:rFonts w:ascii="Arial" w:hAnsi="Arial" w:cs="Arial"/>
          <w:sz w:val="16"/>
          <w:szCs w:val="16"/>
        </w:rPr>
        <w:t xml:space="preserve">ého </w:t>
      </w:r>
      <w:r w:rsidRPr="006C0B21">
        <w:rPr>
          <w:rFonts w:ascii="Arial" w:hAnsi="Arial" w:cs="Arial"/>
          <w:sz w:val="16"/>
          <w:szCs w:val="16"/>
        </w:rPr>
        <w:t>VO, vykonan</w:t>
      </w:r>
      <w:r>
        <w:rPr>
          <w:rFonts w:ascii="Arial" w:hAnsi="Arial" w:cs="Arial"/>
          <w:sz w:val="16"/>
          <w:szCs w:val="16"/>
        </w:rPr>
        <w:t xml:space="preserve">ého </w:t>
      </w:r>
      <w:r w:rsidRPr="006C0B21">
        <w:rPr>
          <w:rFonts w:ascii="Arial" w:hAnsi="Arial" w:cs="Arial"/>
          <w:sz w:val="16"/>
          <w:szCs w:val="16"/>
        </w:rPr>
        <w:t>prieskumu trhu</w:t>
      </w:r>
      <w:r>
        <w:rPr>
          <w:rFonts w:ascii="Arial" w:hAnsi="Arial" w:cs="Arial"/>
          <w:sz w:val="16"/>
          <w:szCs w:val="16"/>
        </w:rPr>
        <w:t xml:space="preserve">, resp. na základe iných </w:t>
      </w:r>
      <w:r w:rsidRPr="006C0B21">
        <w:rPr>
          <w:rFonts w:ascii="Arial" w:hAnsi="Arial" w:cs="Arial"/>
          <w:sz w:val="16"/>
          <w:szCs w:val="16"/>
        </w:rPr>
        <w:t>nástroj</w:t>
      </w:r>
      <w:r>
        <w:rPr>
          <w:rFonts w:ascii="Arial" w:hAnsi="Arial" w:cs="Arial"/>
          <w:sz w:val="16"/>
          <w:szCs w:val="16"/>
        </w:rPr>
        <w:t xml:space="preserve">ov </w:t>
      </w:r>
      <w:r w:rsidRPr="006C0B21">
        <w:rPr>
          <w:rFonts w:ascii="Arial" w:hAnsi="Arial" w:cs="Arial"/>
          <w:sz w:val="16"/>
          <w:szCs w:val="16"/>
        </w:rPr>
        <w:t xml:space="preserve">na overenie hospodárnosti a efektívnosti výdavkov). </w:t>
      </w:r>
      <w:r w:rsidRPr="00583B12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Pr="00A4478D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Pr="00C00586">
        <w:rPr>
          <w:rFonts w:ascii="Arial" w:hAnsi="Arial" w:cs="Arial"/>
          <w:sz w:val="16"/>
          <w:szCs w:val="16"/>
        </w:rPr>
        <w:t>právne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A4478D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>
        <w:rPr>
          <w:rFonts w:ascii="Arial" w:hAnsi="Arial" w:cs="Arial"/>
          <w:sz w:val="16"/>
          <w:szCs w:val="16"/>
        </w:rPr>
        <w:t xml:space="preserve"> </w:t>
      </w:r>
      <w:ins w:id="1" w:author="OM" w:date="2020-02-28T08:37:00Z">
        <w:r w:rsidR="005F5D49" w:rsidRPr="005F5D49">
          <w:rPr>
            <w:rFonts w:ascii="Arial" w:hAnsi="Arial" w:cs="Arial"/>
            <w:sz w:val="16"/>
            <w:szCs w:val="16"/>
          </w:rPr>
  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  </w:r>
      </w:ins>
    </w:p>
  </w:footnote>
  <w:footnote w:id="7">
    <w:p w:rsidR="00F240EF" w:rsidRDefault="00F240EF" w:rsidP="0041095F">
      <w:pPr>
        <w:pStyle w:val="Textpoznmkypodiarou"/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F240EF" w:rsidRPr="00323FF3" w:rsidRDefault="00F240EF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F240EF" w:rsidRPr="00323FF3" w:rsidRDefault="00F240EF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F240EF" w:rsidRPr="009F1B0E" w:rsidRDefault="00F240EF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>
        <w:rPr>
          <w:rFonts w:ascii="Arial" w:hAnsi="Arial" w:cs="Arial"/>
          <w:sz w:val="16"/>
          <w:szCs w:val="16"/>
        </w:rPr>
        <w:t xml:space="preserve"> </w:t>
      </w:r>
      <w:r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F240EF" w:rsidRDefault="00F240EF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406C7B" w:rsidRDefault="00406C7B" w:rsidP="00406C7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F240EF" w:rsidRPr="009F1B0E" w:rsidRDefault="00F240EF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F240EF" w:rsidRPr="009F1B0E" w:rsidRDefault="00F240EF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F240EF" w:rsidRDefault="00F240EF" w:rsidP="006C62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DA5C8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DA5C8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F240EF" w:rsidRDefault="00F240EF" w:rsidP="006C62F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F240EF" w:rsidRPr="00323FF3" w:rsidRDefault="00F240EF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 w:rsidRPr="00865B55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F240EF" w:rsidRDefault="00F240EF" w:rsidP="0041095F">
      <w:pPr>
        <w:pStyle w:val="Textpoznmkypodiarou"/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 w:rsidRPr="00865B55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F240EF" w:rsidRPr="00323FF3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F240EF" w:rsidRPr="00323FF3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1">
    <w:p w:rsidR="00F240EF" w:rsidRDefault="00F240EF">
      <w:pPr>
        <w:pStyle w:val="Textpoznmkypodiarou"/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>Vyžaduje sa slovný popis dôvodov vyhodnotenia konkrétneho kritéria</w:t>
      </w:r>
      <w:r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Pr="00323FF3">
        <w:rPr>
          <w:rFonts w:ascii="Arial" w:hAnsi="Arial" w:cs="Arial"/>
          <w:sz w:val="16"/>
          <w:szCs w:val="16"/>
        </w:rPr>
        <w:t xml:space="preserve">  a prideleného počtu bodov (pri bodovaných hodnotiacich kritériách) zo strany odborných hodnotiteľov.</w:t>
      </w:r>
    </w:p>
  </w:footnote>
  <w:footnote w:id="22">
    <w:p w:rsidR="00F240EF" w:rsidRDefault="00F240EF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F240EF" w:rsidRDefault="00F240EF">
      <w:pPr>
        <w:pStyle w:val="Textpoznmkypodiarou"/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>
        <w:rPr>
          <w:rFonts w:ascii="Arial" w:hAnsi="Arial" w:cs="Arial"/>
          <w:color w:val="000000" w:themeColor="text1"/>
          <w:sz w:val="16"/>
          <w:szCs w:val="16"/>
        </w:rPr>
        <w:t>35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F240EF" w:rsidRPr="00323FF3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F240EF" w:rsidRPr="00323FF3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6">
    <w:p w:rsidR="00F240EF" w:rsidRPr="009F1B0E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Pr="002801B9">
        <w:rPr>
          <w:rFonts w:ascii="Arial" w:hAnsi="Arial" w:cs="Arial"/>
          <w:sz w:val="16"/>
          <w:szCs w:val="16"/>
        </w:rPr>
        <w:t xml:space="preserve"> </w:t>
      </w:r>
      <w:r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F240EF" w:rsidRDefault="00F240EF" w:rsidP="00374D1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406C7B" w:rsidRDefault="00406C7B" w:rsidP="00406C7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F240EF" w:rsidRPr="009F1B0E" w:rsidRDefault="00F240EF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F240EF" w:rsidRPr="009F1B0E" w:rsidRDefault="00F240EF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F240EF" w:rsidRPr="00E744CE" w:rsidRDefault="00F240EF" w:rsidP="006C62F1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DA5C8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DA5C8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F240EF" w:rsidRDefault="00F240EF" w:rsidP="006C62F1">
      <w:pPr>
        <w:pStyle w:val="Textpoznmkypodiarou"/>
      </w:pPr>
      <w:r w:rsidRPr="00E744CE">
        <w:rPr>
          <w:rStyle w:val="Odkaznapoznmkupodiarou"/>
        </w:rPr>
        <w:footnoteRef/>
      </w:r>
      <w:r w:rsidRPr="00E744CE">
        <w:rPr>
          <w:rFonts w:ascii="Arial" w:hAnsi="Arial" w:cs="Arial"/>
          <w:sz w:val="16"/>
          <w:szCs w:val="16"/>
        </w:rPr>
        <w:t xml:space="preserve"> 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F51" w:rsidRDefault="00274F5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F51" w:rsidRDefault="00274F5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0EF" w:rsidRDefault="00F240EF" w:rsidP="00E83D82">
    <w:pPr>
      <w:pStyle w:val="Hlavika"/>
      <w:tabs>
        <w:tab w:val="clear" w:pos="4536"/>
        <w:tab w:val="clear" w:pos="9072"/>
      </w:tabs>
    </w:pPr>
  </w:p>
  <w:p w:rsidR="00F240EF" w:rsidRDefault="00F240EF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03DB9"/>
    <w:rsid w:val="00011536"/>
    <w:rsid w:val="00016B9C"/>
    <w:rsid w:val="00023774"/>
    <w:rsid w:val="00024EB5"/>
    <w:rsid w:val="00036A31"/>
    <w:rsid w:val="0004578B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96A40"/>
    <w:rsid w:val="000C53F2"/>
    <w:rsid w:val="000D39BE"/>
    <w:rsid w:val="000E371D"/>
    <w:rsid w:val="000F3D3D"/>
    <w:rsid w:val="000F6357"/>
    <w:rsid w:val="00105536"/>
    <w:rsid w:val="0010760D"/>
    <w:rsid w:val="00116FE7"/>
    <w:rsid w:val="00123799"/>
    <w:rsid w:val="00125176"/>
    <w:rsid w:val="00137CC3"/>
    <w:rsid w:val="001408A6"/>
    <w:rsid w:val="00150561"/>
    <w:rsid w:val="00154F86"/>
    <w:rsid w:val="001858E8"/>
    <w:rsid w:val="001941BE"/>
    <w:rsid w:val="00197270"/>
    <w:rsid w:val="001B0248"/>
    <w:rsid w:val="001B3EF8"/>
    <w:rsid w:val="0020520F"/>
    <w:rsid w:val="002139AE"/>
    <w:rsid w:val="0022265F"/>
    <w:rsid w:val="002452DA"/>
    <w:rsid w:val="0024799D"/>
    <w:rsid w:val="00253510"/>
    <w:rsid w:val="00263DEB"/>
    <w:rsid w:val="0026706E"/>
    <w:rsid w:val="00272F2B"/>
    <w:rsid w:val="00274F51"/>
    <w:rsid w:val="002801B9"/>
    <w:rsid w:val="00285341"/>
    <w:rsid w:val="00290A6E"/>
    <w:rsid w:val="002A0D79"/>
    <w:rsid w:val="002A61E6"/>
    <w:rsid w:val="002B480E"/>
    <w:rsid w:val="002B6093"/>
    <w:rsid w:val="002B60FE"/>
    <w:rsid w:val="002B7C9C"/>
    <w:rsid w:val="002C2033"/>
    <w:rsid w:val="002C2724"/>
    <w:rsid w:val="003034F2"/>
    <w:rsid w:val="003156CE"/>
    <w:rsid w:val="00317176"/>
    <w:rsid w:val="00323FF3"/>
    <w:rsid w:val="00327110"/>
    <w:rsid w:val="003377A7"/>
    <w:rsid w:val="003413E7"/>
    <w:rsid w:val="003503DB"/>
    <w:rsid w:val="003639C8"/>
    <w:rsid w:val="00374D19"/>
    <w:rsid w:val="003A425F"/>
    <w:rsid w:val="003A5C6F"/>
    <w:rsid w:val="003C141E"/>
    <w:rsid w:val="003C2AC6"/>
    <w:rsid w:val="003C7E5E"/>
    <w:rsid w:val="003D05DC"/>
    <w:rsid w:val="003F5576"/>
    <w:rsid w:val="0040193D"/>
    <w:rsid w:val="00406C7B"/>
    <w:rsid w:val="004072C4"/>
    <w:rsid w:val="0041095F"/>
    <w:rsid w:val="004127B2"/>
    <w:rsid w:val="004362B7"/>
    <w:rsid w:val="00456E14"/>
    <w:rsid w:val="004669CF"/>
    <w:rsid w:val="004748A9"/>
    <w:rsid w:val="004815C4"/>
    <w:rsid w:val="004841E3"/>
    <w:rsid w:val="004A2D75"/>
    <w:rsid w:val="004B0BB8"/>
    <w:rsid w:val="004C16E7"/>
    <w:rsid w:val="004D176E"/>
    <w:rsid w:val="0051190E"/>
    <w:rsid w:val="00517659"/>
    <w:rsid w:val="005349B4"/>
    <w:rsid w:val="00536A05"/>
    <w:rsid w:val="00541125"/>
    <w:rsid w:val="005503DB"/>
    <w:rsid w:val="005539D7"/>
    <w:rsid w:val="00576E70"/>
    <w:rsid w:val="00583B12"/>
    <w:rsid w:val="005868DB"/>
    <w:rsid w:val="0059072E"/>
    <w:rsid w:val="00595C97"/>
    <w:rsid w:val="00597067"/>
    <w:rsid w:val="005A2204"/>
    <w:rsid w:val="005B1E08"/>
    <w:rsid w:val="005C7F16"/>
    <w:rsid w:val="005D0651"/>
    <w:rsid w:val="005D16C2"/>
    <w:rsid w:val="005F5D49"/>
    <w:rsid w:val="006267ED"/>
    <w:rsid w:val="006300A5"/>
    <w:rsid w:val="00630E76"/>
    <w:rsid w:val="0063252F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C0B21"/>
    <w:rsid w:val="006C3D8E"/>
    <w:rsid w:val="006C4992"/>
    <w:rsid w:val="006C62F1"/>
    <w:rsid w:val="006D149B"/>
    <w:rsid w:val="006D5D4D"/>
    <w:rsid w:val="00700482"/>
    <w:rsid w:val="00702561"/>
    <w:rsid w:val="0070283F"/>
    <w:rsid w:val="00712611"/>
    <w:rsid w:val="00712F7D"/>
    <w:rsid w:val="0071726E"/>
    <w:rsid w:val="0072173B"/>
    <w:rsid w:val="007307B9"/>
    <w:rsid w:val="00734B73"/>
    <w:rsid w:val="00737496"/>
    <w:rsid w:val="00753B58"/>
    <w:rsid w:val="00760B82"/>
    <w:rsid w:val="00762D03"/>
    <w:rsid w:val="007736B4"/>
    <w:rsid w:val="00780DA6"/>
    <w:rsid w:val="007918E9"/>
    <w:rsid w:val="007B2129"/>
    <w:rsid w:val="007C4076"/>
    <w:rsid w:val="007D2E78"/>
    <w:rsid w:val="007D4DD4"/>
    <w:rsid w:val="007D61AF"/>
    <w:rsid w:val="007E7961"/>
    <w:rsid w:val="007F49BE"/>
    <w:rsid w:val="007F4A58"/>
    <w:rsid w:val="00814754"/>
    <w:rsid w:val="00814F9D"/>
    <w:rsid w:val="0083042E"/>
    <w:rsid w:val="0084329B"/>
    <w:rsid w:val="008443BF"/>
    <w:rsid w:val="0085769A"/>
    <w:rsid w:val="00860CE0"/>
    <w:rsid w:val="00865B55"/>
    <w:rsid w:val="00867EE9"/>
    <w:rsid w:val="0087178B"/>
    <w:rsid w:val="00887D16"/>
    <w:rsid w:val="008A7DBF"/>
    <w:rsid w:val="008D23DE"/>
    <w:rsid w:val="009175AF"/>
    <w:rsid w:val="00944BAA"/>
    <w:rsid w:val="0095715A"/>
    <w:rsid w:val="00965BFD"/>
    <w:rsid w:val="00970FC1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7FE9"/>
    <w:rsid w:val="009F0E1E"/>
    <w:rsid w:val="009F1B0E"/>
    <w:rsid w:val="009F3D26"/>
    <w:rsid w:val="00A0011D"/>
    <w:rsid w:val="00A0158B"/>
    <w:rsid w:val="00A07B8E"/>
    <w:rsid w:val="00A17D46"/>
    <w:rsid w:val="00A207AB"/>
    <w:rsid w:val="00A20F6F"/>
    <w:rsid w:val="00A2481D"/>
    <w:rsid w:val="00A3065E"/>
    <w:rsid w:val="00A400CE"/>
    <w:rsid w:val="00A4478D"/>
    <w:rsid w:val="00A601A7"/>
    <w:rsid w:val="00A634E1"/>
    <w:rsid w:val="00A64E0E"/>
    <w:rsid w:val="00A66794"/>
    <w:rsid w:val="00A72107"/>
    <w:rsid w:val="00A75FBD"/>
    <w:rsid w:val="00A80A00"/>
    <w:rsid w:val="00A83B90"/>
    <w:rsid w:val="00A853A5"/>
    <w:rsid w:val="00A9035D"/>
    <w:rsid w:val="00A93A95"/>
    <w:rsid w:val="00AD08CE"/>
    <w:rsid w:val="00AD14B0"/>
    <w:rsid w:val="00AD6582"/>
    <w:rsid w:val="00AE4439"/>
    <w:rsid w:val="00B12ADD"/>
    <w:rsid w:val="00B20440"/>
    <w:rsid w:val="00B2461A"/>
    <w:rsid w:val="00B26418"/>
    <w:rsid w:val="00B341AC"/>
    <w:rsid w:val="00B50A6D"/>
    <w:rsid w:val="00B60573"/>
    <w:rsid w:val="00B6172E"/>
    <w:rsid w:val="00B65D26"/>
    <w:rsid w:val="00B66F4A"/>
    <w:rsid w:val="00B712FF"/>
    <w:rsid w:val="00B74914"/>
    <w:rsid w:val="00B81739"/>
    <w:rsid w:val="00B81782"/>
    <w:rsid w:val="00B90F9C"/>
    <w:rsid w:val="00B95BA5"/>
    <w:rsid w:val="00BA2B79"/>
    <w:rsid w:val="00BA7E3E"/>
    <w:rsid w:val="00BB4138"/>
    <w:rsid w:val="00BE764E"/>
    <w:rsid w:val="00BF397D"/>
    <w:rsid w:val="00C00586"/>
    <w:rsid w:val="00C05D70"/>
    <w:rsid w:val="00C2403F"/>
    <w:rsid w:val="00C414AA"/>
    <w:rsid w:val="00C41E42"/>
    <w:rsid w:val="00C571C4"/>
    <w:rsid w:val="00C708C3"/>
    <w:rsid w:val="00C910BF"/>
    <w:rsid w:val="00C94A5B"/>
    <w:rsid w:val="00CA0B71"/>
    <w:rsid w:val="00CA39A3"/>
    <w:rsid w:val="00CB4BAD"/>
    <w:rsid w:val="00CC7D70"/>
    <w:rsid w:val="00CE0D6E"/>
    <w:rsid w:val="00D0779C"/>
    <w:rsid w:val="00D14CF2"/>
    <w:rsid w:val="00D579BA"/>
    <w:rsid w:val="00D635E8"/>
    <w:rsid w:val="00D865D3"/>
    <w:rsid w:val="00DA5C8E"/>
    <w:rsid w:val="00DB3D85"/>
    <w:rsid w:val="00DB78E1"/>
    <w:rsid w:val="00DC070A"/>
    <w:rsid w:val="00DC1212"/>
    <w:rsid w:val="00DC3A27"/>
    <w:rsid w:val="00DC5CE2"/>
    <w:rsid w:val="00DE21B1"/>
    <w:rsid w:val="00DE5D13"/>
    <w:rsid w:val="00DF3226"/>
    <w:rsid w:val="00E1266C"/>
    <w:rsid w:val="00E1543C"/>
    <w:rsid w:val="00E23C50"/>
    <w:rsid w:val="00E30A1B"/>
    <w:rsid w:val="00E3284D"/>
    <w:rsid w:val="00E32EBC"/>
    <w:rsid w:val="00E3422E"/>
    <w:rsid w:val="00E45054"/>
    <w:rsid w:val="00E45FED"/>
    <w:rsid w:val="00E52A48"/>
    <w:rsid w:val="00E53520"/>
    <w:rsid w:val="00E55862"/>
    <w:rsid w:val="00E6355E"/>
    <w:rsid w:val="00E744CE"/>
    <w:rsid w:val="00E83D82"/>
    <w:rsid w:val="00E9249D"/>
    <w:rsid w:val="00EA7070"/>
    <w:rsid w:val="00EA7774"/>
    <w:rsid w:val="00EB1FDC"/>
    <w:rsid w:val="00ED45FB"/>
    <w:rsid w:val="00EF1B39"/>
    <w:rsid w:val="00F0092F"/>
    <w:rsid w:val="00F12F08"/>
    <w:rsid w:val="00F147E9"/>
    <w:rsid w:val="00F169A7"/>
    <w:rsid w:val="00F240EF"/>
    <w:rsid w:val="00F24DF9"/>
    <w:rsid w:val="00F574BD"/>
    <w:rsid w:val="00F6568E"/>
    <w:rsid w:val="00F72158"/>
    <w:rsid w:val="00F75D39"/>
    <w:rsid w:val="00F77B50"/>
    <w:rsid w:val="00F80307"/>
    <w:rsid w:val="00F84B30"/>
    <w:rsid w:val="00F95E11"/>
    <w:rsid w:val="00FB0AB2"/>
    <w:rsid w:val="00FB3A01"/>
    <w:rsid w:val="00FB55E7"/>
    <w:rsid w:val="00FC2EA4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5:docId w15:val="{37583C2B-6BEE-4B9C-A1E2-9E173E3C3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3">
    <w:name w:val="Table Grid3"/>
    <w:basedOn w:val="Normlnatabuka"/>
    <w:next w:val="Mriekatabuky"/>
    <w:uiPriority w:val="39"/>
    <w:rsid w:val="00DE21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2B6096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F0A00D702D014859B1C6EF6C41562E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388BA5-E468-46E5-885B-C8366508EDE9}"/>
      </w:docPartPr>
      <w:docPartBody>
        <w:p w:rsidR="002B6096" w:rsidRDefault="00C338EA" w:rsidP="00C338EA">
          <w:pPr>
            <w:pStyle w:val="F0A00D702D014859B1C6EF6C41562E9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2B6096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B4E5875E5A48413AB628D0628B7161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F528C8-B576-45EE-9849-38697B2CE55D}"/>
      </w:docPartPr>
      <w:docPartBody>
        <w:p w:rsidR="002B6096" w:rsidRDefault="00C338EA" w:rsidP="00C338EA">
          <w:pPr>
            <w:pStyle w:val="B4E5875E5A48413AB628D0628B71617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DDACD876B6940DEA5BE6D12874EA4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DBAC20-1A2F-476C-A14F-AA4DC8EEAEB6}"/>
      </w:docPartPr>
      <w:docPartBody>
        <w:p w:rsidR="002B6096" w:rsidRDefault="00C338EA" w:rsidP="00C338EA">
          <w:pPr>
            <w:pStyle w:val="6DDACD876B6940DEA5BE6D12874EA4E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AAAAAC568224455A283588A308169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D7D4C7-4E89-43F9-8895-1F267A86BA22}"/>
      </w:docPartPr>
      <w:docPartBody>
        <w:p w:rsidR="002B6096" w:rsidRDefault="00C338EA" w:rsidP="00C338EA">
          <w:pPr>
            <w:pStyle w:val="5AAAAAC568224455A283588A3081694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C33DA643E7F407D853859BDCA24DB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4E6F5C-42A1-4025-BD06-8CAC39A5BB35}"/>
      </w:docPartPr>
      <w:docPartBody>
        <w:p w:rsidR="002B6096" w:rsidRDefault="00C338EA" w:rsidP="00C338EA">
          <w:pPr>
            <w:pStyle w:val="8C33DA643E7F407D853859BDCA24DB6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D1B9800CF634B87B9A4393739E086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A459C3-998F-4E99-A14A-36511A1C068F}"/>
      </w:docPartPr>
      <w:docPartBody>
        <w:p w:rsidR="002B6096" w:rsidRDefault="00C338EA" w:rsidP="00C338EA">
          <w:pPr>
            <w:pStyle w:val="6D1B9800CF634B87B9A4393739E0866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EE19976575E4B308F73768E9C6547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B1ECEB-3ACA-4116-9C0A-F988E2B8B711}"/>
      </w:docPartPr>
      <w:docPartBody>
        <w:p w:rsidR="002B6096" w:rsidRDefault="00C338EA" w:rsidP="00C338EA">
          <w:pPr>
            <w:pStyle w:val="5EE19976575E4B308F73768E9C6547D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2C00F0C92764876BCED194384DF42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1741A2-D5FC-4123-B373-C38ECAB14A3B}"/>
      </w:docPartPr>
      <w:docPartBody>
        <w:p w:rsidR="002B6096" w:rsidRDefault="00C338EA" w:rsidP="00C338EA">
          <w:pPr>
            <w:pStyle w:val="E2C00F0C92764876BCED194384DF422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3AED16D3A414766A254DF8FB3FB3B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F345F9-5D76-45B0-A4BD-D657C57E0A4F}"/>
      </w:docPartPr>
      <w:docPartBody>
        <w:p w:rsidR="002B6096" w:rsidRDefault="00C338EA" w:rsidP="00C338EA">
          <w:pPr>
            <w:pStyle w:val="F3AED16D3A414766A254DF8FB3FB3BD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7AF732F16B14A93AE1AD6BA70E59F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6F397F-514C-4313-B10E-AE8AC90FDA68}"/>
      </w:docPartPr>
      <w:docPartBody>
        <w:p w:rsidR="002B6096" w:rsidRDefault="00C338EA" w:rsidP="00C338EA">
          <w:pPr>
            <w:pStyle w:val="77AF732F16B14A93AE1AD6BA70E59F6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24EAD5BF6034198B8265C63F73FF0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74E3EF-6D00-4B93-BB72-027AE7123B2D}"/>
      </w:docPartPr>
      <w:docPartBody>
        <w:p w:rsidR="002B6096" w:rsidRDefault="00C338EA" w:rsidP="00C338EA">
          <w:pPr>
            <w:pStyle w:val="624EAD5BF6034198B8265C63F73FF03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4F541E90E5249C1A37EE30AAE2C0B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4CE397-7E0C-4760-9D25-49A0210A50EC}"/>
      </w:docPartPr>
      <w:docPartBody>
        <w:p w:rsidR="002B6096" w:rsidRDefault="00C338EA" w:rsidP="00C338EA">
          <w:pPr>
            <w:pStyle w:val="84F541E90E5249C1A37EE30AAE2C0B5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34144697111449CBDD742395BC9C2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36916C-E719-4DED-8268-5AD13F9CF8E6}"/>
      </w:docPartPr>
      <w:docPartBody>
        <w:p w:rsidR="002B6096" w:rsidRDefault="00C338EA" w:rsidP="00C338EA">
          <w:pPr>
            <w:pStyle w:val="634144697111449CBDD742395BC9C27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7C6D8CC0BA948C1843A058043997F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15BB3C-6734-4881-B596-F69564215E3F}"/>
      </w:docPartPr>
      <w:docPartBody>
        <w:p w:rsidR="002B6096" w:rsidRDefault="00C338EA" w:rsidP="00C338EA">
          <w:pPr>
            <w:pStyle w:val="57C6D8CC0BA948C1843A058043997F4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4E70E996C0B46B4A539BB71357F13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EF8CDA-5CC8-45C8-B78B-54E3FD27FCB3}"/>
      </w:docPartPr>
      <w:docPartBody>
        <w:p w:rsidR="002B6096" w:rsidRDefault="00C338EA" w:rsidP="00C338EA">
          <w:pPr>
            <w:pStyle w:val="54E70E996C0B46B4A539BB71357F13E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3CCA86BD4E64315B903F4D0A1A481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3AFBB3-F655-4DFA-A314-554A7AB73B54}"/>
      </w:docPartPr>
      <w:docPartBody>
        <w:p w:rsidR="002B6096" w:rsidRDefault="00C338EA" w:rsidP="00C338EA">
          <w:pPr>
            <w:pStyle w:val="13CCA86BD4E64315B903F4D0A1A4819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B915D854DD44285834AC3D905197A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244128-72B9-43A9-9401-33EAA0B85594}"/>
      </w:docPartPr>
      <w:docPartBody>
        <w:p w:rsidR="002B6096" w:rsidRDefault="00C338EA" w:rsidP="00C338EA">
          <w:pPr>
            <w:pStyle w:val="DB915D854DD44285834AC3D905197A0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F65C6C540E1483D946074D5C77AA7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E6BEAB-0D13-4DBC-886F-726D044658A6}"/>
      </w:docPartPr>
      <w:docPartBody>
        <w:p w:rsidR="002B6096" w:rsidRDefault="00C338EA" w:rsidP="00C338EA">
          <w:pPr>
            <w:pStyle w:val="AF65C6C540E1483D946074D5C77AA7F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BE046C5025D40CE8EE9A5060BCEAB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7E2FB0-E2F8-4D85-AEFD-FE62F6471D3C}"/>
      </w:docPartPr>
      <w:docPartBody>
        <w:p w:rsidR="002B6096" w:rsidRDefault="00C338EA" w:rsidP="00C338EA">
          <w:pPr>
            <w:pStyle w:val="5BE046C5025D40CE8EE9A5060BCEABB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BDC0B68B350453089764BED553A6F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A0BA3C-AC63-4FB4-B746-C26725677221}"/>
      </w:docPartPr>
      <w:docPartBody>
        <w:p w:rsidR="002B6096" w:rsidRDefault="00C338EA" w:rsidP="00C338EA">
          <w:pPr>
            <w:pStyle w:val="0BDC0B68B350453089764BED553A6F5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07DD9003C334AF4842A4AFD14AB47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041C9B-2F95-4E64-BA76-BDCEEDDE6240}"/>
      </w:docPartPr>
      <w:docPartBody>
        <w:p w:rsidR="002B6096" w:rsidRDefault="00C338EA" w:rsidP="00C338EA">
          <w:pPr>
            <w:pStyle w:val="B07DD9003C334AF4842A4AFD14AB471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7C8675B15954A0398E259E6681436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DA589F-C6E2-472E-8D32-D029205A4505}"/>
      </w:docPartPr>
      <w:docPartBody>
        <w:p w:rsidR="002B6096" w:rsidRDefault="00C338EA" w:rsidP="00C338EA">
          <w:pPr>
            <w:pStyle w:val="A7C8675B15954A0398E259E668143665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C102535AA314F30B9BBD1676D9D2B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BF91BB-D693-4D34-AADE-7E0F9EEC7A42}"/>
      </w:docPartPr>
      <w:docPartBody>
        <w:p w:rsidR="002B6096" w:rsidRDefault="00C338EA" w:rsidP="00C338EA">
          <w:pPr>
            <w:pStyle w:val="6C102535AA314F30B9BBD1676D9D2B29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132AE358F3B4A53844A2CC252DD65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614F97-C3C0-40F6-85A2-11575ECDBC27}"/>
      </w:docPartPr>
      <w:docPartBody>
        <w:p w:rsidR="002B6096" w:rsidRDefault="00C338EA" w:rsidP="00C338EA">
          <w:pPr>
            <w:pStyle w:val="8132AE358F3B4A53844A2CC252DD65C5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F0A1A"/>
    <w:rsid w:val="00225E65"/>
    <w:rsid w:val="00242FE4"/>
    <w:rsid w:val="0026123B"/>
    <w:rsid w:val="002A2439"/>
    <w:rsid w:val="002B6096"/>
    <w:rsid w:val="003709D3"/>
    <w:rsid w:val="00372018"/>
    <w:rsid w:val="003A42BD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6257B8"/>
    <w:rsid w:val="00626DE7"/>
    <w:rsid w:val="00641E8C"/>
    <w:rsid w:val="00660A8B"/>
    <w:rsid w:val="006B079A"/>
    <w:rsid w:val="006B7C2C"/>
    <w:rsid w:val="006C4842"/>
    <w:rsid w:val="00706594"/>
    <w:rsid w:val="007139CA"/>
    <w:rsid w:val="007209A9"/>
    <w:rsid w:val="00746626"/>
    <w:rsid w:val="00764B0E"/>
    <w:rsid w:val="00773249"/>
    <w:rsid w:val="007755A0"/>
    <w:rsid w:val="007A64F2"/>
    <w:rsid w:val="008137D6"/>
    <w:rsid w:val="00821B1D"/>
    <w:rsid w:val="008333F7"/>
    <w:rsid w:val="008627B6"/>
    <w:rsid w:val="00882C39"/>
    <w:rsid w:val="008C4614"/>
    <w:rsid w:val="008E088B"/>
    <w:rsid w:val="009621EA"/>
    <w:rsid w:val="00A57E4F"/>
    <w:rsid w:val="00A623AF"/>
    <w:rsid w:val="00A85B5A"/>
    <w:rsid w:val="00B351EF"/>
    <w:rsid w:val="00B37875"/>
    <w:rsid w:val="00B61C2D"/>
    <w:rsid w:val="00B82639"/>
    <w:rsid w:val="00B86F39"/>
    <w:rsid w:val="00BC2E5A"/>
    <w:rsid w:val="00BD464F"/>
    <w:rsid w:val="00C26453"/>
    <w:rsid w:val="00C338EA"/>
    <w:rsid w:val="00C4158A"/>
    <w:rsid w:val="00C6243F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D701D"/>
    <w:rsid w:val="00F042BB"/>
    <w:rsid w:val="00F20C19"/>
    <w:rsid w:val="00F704B5"/>
    <w:rsid w:val="00F73BD6"/>
    <w:rsid w:val="00F7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338EA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D08E094E2E24E76B142293067958708">
    <w:name w:val="6D08E094E2E24E76B142293067958708"/>
    <w:rsid w:val="00821B1D"/>
  </w:style>
  <w:style w:type="paragraph" w:customStyle="1" w:styleId="FEB7FF7CB2B843799B508E88B40CEC6C">
    <w:name w:val="FEB7FF7CB2B843799B508E88B40CEC6C"/>
    <w:rsid w:val="00821B1D"/>
  </w:style>
  <w:style w:type="paragraph" w:customStyle="1" w:styleId="7AC744C91F3A4D1B8667B006D5510751">
    <w:name w:val="7AC744C91F3A4D1B8667B006D5510751"/>
    <w:rsid w:val="00821B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18DF0-990D-4055-A3B3-0CBE31A4A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10</Pages>
  <Words>1210</Words>
  <Characters>6900</Characters>
  <Application>Microsoft Office Word</Application>
  <DocSecurity>0</DocSecurity>
  <Lines>57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8094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</cp:lastModifiedBy>
  <cp:revision>57</cp:revision>
  <cp:lastPrinted>2017-11-27T07:51:00Z</cp:lastPrinted>
  <dcterms:created xsi:type="dcterms:W3CDTF">2017-01-05T07:18:00Z</dcterms:created>
  <dcterms:modified xsi:type="dcterms:W3CDTF">2020-02-28T07:38:00Z</dcterms:modified>
</cp:coreProperties>
</file>